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7D" w:rsidRDefault="0038467D" w:rsidP="0038467D">
      <w:pPr>
        <w:jc w:val="center"/>
        <w:rPr>
          <w:b/>
          <w:sz w:val="28"/>
          <w:szCs w:val="28"/>
          <w:u w:val="single"/>
        </w:rPr>
      </w:pPr>
      <w:r w:rsidRPr="0038467D">
        <w:rPr>
          <w:b/>
          <w:sz w:val="28"/>
          <w:szCs w:val="28"/>
          <w:u w:val="single"/>
        </w:rPr>
        <w:t xml:space="preserve">ОТЧЕТ ГЛАВЫ АДМИНИСТРАЦИИ МО СЕЛЬСКОЕ ПОСЕЛЕНИЕ «ДЕРЕВНЯ ЧЕМОДАНОВО» </w:t>
      </w:r>
      <w:r w:rsidR="000C1113">
        <w:rPr>
          <w:b/>
          <w:sz w:val="28"/>
          <w:szCs w:val="28"/>
          <w:u w:val="single"/>
        </w:rPr>
        <w:t>О ПРОДЕЛАННОЙ РАБОТЕ ЗА 2021</w:t>
      </w:r>
      <w:r>
        <w:rPr>
          <w:b/>
          <w:sz w:val="28"/>
          <w:szCs w:val="28"/>
          <w:u w:val="single"/>
        </w:rPr>
        <w:t xml:space="preserve"> ГОД</w:t>
      </w:r>
    </w:p>
    <w:p w:rsidR="000935CD" w:rsidRDefault="000C1113" w:rsidP="0038467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И О ЗАДАЧАХ НА 2022</w:t>
      </w:r>
      <w:r w:rsidR="0038467D">
        <w:rPr>
          <w:b/>
          <w:sz w:val="28"/>
          <w:szCs w:val="28"/>
          <w:u w:val="single"/>
        </w:rPr>
        <w:t xml:space="preserve"> ГОД</w:t>
      </w:r>
      <w:r w:rsidR="0038467D" w:rsidRPr="0038467D">
        <w:rPr>
          <w:b/>
          <w:sz w:val="28"/>
          <w:szCs w:val="28"/>
          <w:u w:val="single"/>
        </w:rPr>
        <w:t>.</w:t>
      </w:r>
    </w:p>
    <w:p w:rsidR="0038467D" w:rsidRDefault="0038467D" w:rsidP="00384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депутаты Сельской Думы, приглашенные и гости!</w:t>
      </w:r>
    </w:p>
    <w:p w:rsidR="009D73C7" w:rsidRDefault="009D73C7" w:rsidP="00384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795ED4">
        <w:rPr>
          <w:b/>
          <w:sz w:val="28"/>
          <w:szCs w:val="28"/>
        </w:rPr>
        <w:t>нашем заседании присутствуют</w:t>
      </w:r>
      <w:proofErr w:type="gramStart"/>
      <w:r w:rsidR="00795ED4">
        <w:rPr>
          <w:b/>
          <w:sz w:val="28"/>
          <w:szCs w:val="28"/>
        </w:rPr>
        <w:t xml:space="preserve"> :</w:t>
      </w:r>
      <w:proofErr w:type="gramEnd"/>
      <w:r w:rsidR="00795ED4">
        <w:rPr>
          <w:b/>
          <w:sz w:val="28"/>
          <w:szCs w:val="28"/>
        </w:rPr>
        <w:t xml:space="preserve"> депутат Районного Собрания представителей </w:t>
      </w:r>
      <w:proofErr w:type="spellStart"/>
      <w:r w:rsidR="00795ED4">
        <w:rPr>
          <w:b/>
          <w:sz w:val="28"/>
          <w:szCs w:val="28"/>
        </w:rPr>
        <w:t>Гайдеров</w:t>
      </w:r>
      <w:proofErr w:type="spellEnd"/>
      <w:r w:rsidR="00795ED4">
        <w:rPr>
          <w:b/>
          <w:sz w:val="28"/>
          <w:szCs w:val="28"/>
        </w:rPr>
        <w:t xml:space="preserve"> Андрей Константинович и заведующий отдело</w:t>
      </w:r>
      <w:r w:rsidR="005C2767">
        <w:rPr>
          <w:b/>
          <w:sz w:val="28"/>
          <w:szCs w:val="28"/>
        </w:rPr>
        <w:t xml:space="preserve">м с/х МР «Юхновский район» </w:t>
      </w:r>
      <w:proofErr w:type="spellStart"/>
      <w:r w:rsidR="005C2767">
        <w:rPr>
          <w:b/>
          <w:sz w:val="28"/>
          <w:szCs w:val="28"/>
        </w:rPr>
        <w:t>Мурту</w:t>
      </w:r>
      <w:r w:rsidR="00795ED4">
        <w:rPr>
          <w:b/>
          <w:sz w:val="28"/>
          <w:szCs w:val="28"/>
        </w:rPr>
        <w:t>залиев</w:t>
      </w:r>
      <w:proofErr w:type="spellEnd"/>
      <w:r w:rsidR="00795ED4">
        <w:rPr>
          <w:b/>
          <w:sz w:val="28"/>
          <w:szCs w:val="28"/>
        </w:rPr>
        <w:t xml:space="preserve"> Шамиль </w:t>
      </w:r>
      <w:proofErr w:type="spellStart"/>
      <w:r w:rsidR="00795ED4">
        <w:rPr>
          <w:b/>
          <w:sz w:val="28"/>
          <w:szCs w:val="28"/>
        </w:rPr>
        <w:t>Хайбулаевич</w:t>
      </w:r>
      <w:proofErr w:type="spellEnd"/>
    </w:p>
    <w:p w:rsidR="0038467D" w:rsidRDefault="0038467D" w:rsidP="0038467D">
      <w:pPr>
        <w:jc w:val="both"/>
        <w:rPr>
          <w:sz w:val="28"/>
          <w:szCs w:val="28"/>
        </w:rPr>
      </w:pPr>
    </w:p>
    <w:p w:rsidR="0038467D" w:rsidRDefault="0038467D" w:rsidP="0038467D">
      <w:pPr>
        <w:jc w:val="both"/>
        <w:rPr>
          <w:sz w:val="28"/>
          <w:szCs w:val="28"/>
        </w:rPr>
      </w:pPr>
    </w:p>
    <w:p w:rsidR="0038467D" w:rsidRDefault="0038467D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Сегодня мы собрались на традиционный от</w:t>
      </w:r>
      <w:r w:rsidR="000C1113">
        <w:rPr>
          <w:sz w:val="28"/>
          <w:szCs w:val="28"/>
        </w:rPr>
        <w:t xml:space="preserve">чет о проделанной работе за 2021 </w:t>
      </w:r>
      <w:proofErr w:type="gramStart"/>
      <w:r w:rsidR="000C1113">
        <w:rPr>
          <w:sz w:val="28"/>
          <w:szCs w:val="28"/>
        </w:rPr>
        <w:t>год</w:t>
      </w:r>
      <w:proofErr w:type="gramEnd"/>
      <w:r w:rsidR="000C1113">
        <w:rPr>
          <w:sz w:val="28"/>
          <w:szCs w:val="28"/>
        </w:rPr>
        <w:t xml:space="preserve"> и определить задачи на 2022</w:t>
      </w:r>
      <w:r>
        <w:rPr>
          <w:sz w:val="28"/>
          <w:szCs w:val="28"/>
        </w:rPr>
        <w:t xml:space="preserve"> год.</w:t>
      </w:r>
    </w:p>
    <w:p w:rsidR="0038467D" w:rsidRDefault="0038467D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всегда проводился перед населением, но в связи с пандемией отчет будет только в разрезе проведения</w:t>
      </w:r>
      <w:r w:rsidR="00CB324C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Сельской Думы и с выкладыванием докладов на официальном сайте администрации МО сельское поселение «Деревн</w:t>
      </w:r>
      <w:r w:rsidR="000C1113">
        <w:rPr>
          <w:sz w:val="28"/>
          <w:szCs w:val="28"/>
        </w:rPr>
        <w:t>я Чемоданово» в сети «Интернет», такой вид отчета проводим второй раз.</w:t>
      </w:r>
    </w:p>
    <w:p w:rsidR="0038467D" w:rsidRDefault="000C1113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 всегда строит</w:t>
      </w:r>
      <w:r w:rsidR="0038467D">
        <w:rPr>
          <w:sz w:val="28"/>
          <w:szCs w:val="28"/>
        </w:rPr>
        <w:t>ся по определенному плану,</w:t>
      </w:r>
      <w:r>
        <w:rPr>
          <w:sz w:val="28"/>
          <w:szCs w:val="28"/>
        </w:rPr>
        <w:t xml:space="preserve"> в соответствии с Федеральным законом №131-ФЗ «Об общих принципах организации местного самоуправления  в Российской Федерации» </w:t>
      </w:r>
      <w:r w:rsidR="00384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т.е. освещаются </w:t>
      </w:r>
      <w:r w:rsidR="00C631CF">
        <w:rPr>
          <w:sz w:val="28"/>
          <w:szCs w:val="28"/>
        </w:rPr>
        <w:t>следующие вопро</w:t>
      </w:r>
      <w:r w:rsidR="0038467D">
        <w:rPr>
          <w:sz w:val="28"/>
          <w:szCs w:val="28"/>
        </w:rPr>
        <w:t>сы</w:t>
      </w:r>
      <w:r w:rsidR="00C631CF">
        <w:rPr>
          <w:sz w:val="28"/>
          <w:szCs w:val="28"/>
        </w:rPr>
        <w:t>:</w:t>
      </w:r>
    </w:p>
    <w:p w:rsidR="00C631CF" w:rsidRDefault="00C631CF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1.Об исполнении бюджета администрации МО сельское поселение «Деревня Чемоданово».</w:t>
      </w:r>
    </w:p>
    <w:p w:rsidR="00C631CF" w:rsidRDefault="00C631CF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2.О нормативно-правовых актах, которые принимала администрация в течение года.</w:t>
      </w:r>
    </w:p>
    <w:p w:rsidR="00C631CF" w:rsidRDefault="00C631CF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3.О социально – экономическом развитии поселения за истекший год.</w:t>
      </w:r>
    </w:p>
    <w:p w:rsidR="00C631CF" w:rsidRDefault="00C631CF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 муниципальных закупках 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>.</w:t>
      </w:r>
    </w:p>
    <w:p w:rsidR="00C631CF" w:rsidRDefault="000C1113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Свой доклад хочу </w:t>
      </w:r>
      <w:r w:rsidR="00C631CF">
        <w:rPr>
          <w:sz w:val="28"/>
          <w:szCs w:val="28"/>
        </w:rPr>
        <w:t>начать с исполнения наказов жителей</w:t>
      </w:r>
      <w:r w:rsidR="003D31B6">
        <w:rPr>
          <w:sz w:val="28"/>
          <w:szCs w:val="28"/>
        </w:rPr>
        <w:t>,</w:t>
      </w:r>
      <w:r w:rsidR="00C826A3">
        <w:rPr>
          <w:sz w:val="28"/>
          <w:szCs w:val="28"/>
        </w:rPr>
        <w:t xml:space="preserve"> а также их обращений</w:t>
      </w:r>
      <w:proofErr w:type="gramStart"/>
      <w:r w:rsidR="00C826A3">
        <w:rPr>
          <w:sz w:val="28"/>
          <w:szCs w:val="28"/>
        </w:rPr>
        <w:t xml:space="preserve"> </w:t>
      </w:r>
      <w:r w:rsidR="0035228D">
        <w:rPr>
          <w:sz w:val="28"/>
          <w:szCs w:val="28"/>
        </w:rPr>
        <w:t>,</w:t>
      </w:r>
      <w:proofErr w:type="gramEnd"/>
      <w:r w:rsidR="00C631CF">
        <w:rPr>
          <w:sz w:val="28"/>
          <w:szCs w:val="28"/>
        </w:rPr>
        <w:t xml:space="preserve">  как </w:t>
      </w:r>
      <w:r w:rsidR="004C3048">
        <w:rPr>
          <w:sz w:val="28"/>
          <w:szCs w:val="28"/>
        </w:rPr>
        <w:t xml:space="preserve"> </w:t>
      </w:r>
      <w:r w:rsidR="00BE2F77">
        <w:rPr>
          <w:sz w:val="28"/>
          <w:szCs w:val="28"/>
        </w:rPr>
        <w:t>к</w:t>
      </w:r>
      <w:r w:rsidR="004C3048">
        <w:rPr>
          <w:sz w:val="28"/>
          <w:szCs w:val="28"/>
        </w:rPr>
        <w:t xml:space="preserve"> </w:t>
      </w:r>
      <w:r w:rsidR="00C631CF">
        <w:rPr>
          <w:sz w:val="28"/>
          <w:szCs w:val="28"/>
        </w:rPr>
        <w:t>администра</w:t>
      </w:r>
      <w:r w:rsidR="00CB324C">
        <w:rPr>
          <w:sz w:val="28"/>
          <w:szCs w:val="28"/>
        </w:rPr>
        <w:t xml:space="preserve">ции, так и </w:t>
      </w:r>
      <w:r w:rsidR="00BE2F77">
        <w:rPr>
          <w:sz w:val="28"/>
          <w:szCs w:val="28"/>
        </w:rPr>
        <w:t>к</w:t>
      </w:r>
      <w:r w:rsidR="004C3048">
        <w:rPr>
          <w:sz w:val="28"/>
          <w:szCs w:val="28"/>
        </w:rPr>
        <w:t xml:space="preserve"> </w:t>
      </w:r>
      <w:r w:rsidR="00CB324C">
        <w:rPr>
          <w:sz w:val="28"/>
          <w:szCs w:val="28"/>
        </w:rPr>
        <w:t>депутатам С</w:t>
      </w:r>
      <w:r w:rsidR="004C3048">
        <w:rPr>
          <w:sz w:val="28"/>
          <w:szCs w:val="28"/>
        </w:rPr>
        <w:t>ельской Думы, а также</w:t>
      </w:r>
      <w:r w:rsidR="00BE2F77">
        <w:rPr>
          <w:sz w:val="28"/>
          <w:szCs w:val="28"/>
        </w:rPr>
        <w:t xml:space="preserve"> к</w:t>
      </w:r>
      <w:r w:rsidR="004C3048">
        <w:rPr>
          <w:sz w:val="28"/>
          <w:szCs w:val="28"/>
        </w:rPr>
        <w:t xml:space="preserve"> </w:t>
      </w:r>
      <w:r w:rsidR="00C631CF">
        <w:rPr>
          <w:sz w:val="28"/>
          <w:szCs w:val="28"/>
        </w:rPr>
        <w:t xml:space="preserve"> администрации района и депутатам Районного Собрания представителей.</w:t>
      </w:r>
    </w:p>
    <w:p w:rsidR="00C631CF" w:rsidRPr="00BE2F77" w:rsidRDefault="004C3048" w:rsidP="0038467D">
      <w:pPr>
        <w:jc w:val="both"/>
        <w:rPr>
          <w:b/>
          <w:sz w:val="28"/>
          <w:szCs w:val="28"/>
          <w:u w:val="single"/>
        </w:rPr>
      </w:pPr>
      <w:r w:rsidRPr="00BE2F77">
        <w:rPr>
          <w:b/>
          <w:sz w:val="28"/>
          <w:szCs w:val="28"/>
          <w:u w:val="single"/>
        </w:rPr>
        <w:lastRenderedPageBreak/>
        <w:t>Начну с обращений</w:t>
      </w:r>
      <w:r w:rsidR="00C631CF" w:rsidRPr="00BE2F77">
        <w:rPr>
          <w:b/>
          <w:sz w:val="28"/>
          <w:szCs w:val="28"/>
          <w:u w:val="single"/>
        </w:rPr>
        <w:t xml:space="preserve"> к районной администрации:</w:t>
      </w:r>
    </w:p>
    <w:p w:rsidR="00C631CF" w:rsidRDefault="00C631CF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1.Газификация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емоданово</w:t>
      </w:r>
      <w:proofErr w:type="spellEnd"/>
      <w:r>
        <w:rPr>
          <w:sz w:val="28"/>
          <w:szCs w:val="28"/>
        </w:rPr>
        <w:t xml:space="preserve"> – выполнено.</w:t>
      </w:r>
      <w:r w:rsidR="000C1113">
        <w:rPr>
          <w:sz w:val="28"/>
          <w:szCs w:val="28"/>
        </w:rPr>
        <w:t xml:space="preserve"> Есть проблемы, которые нельзя решить ни на районном уровне, ни тем более на местном, а это газификация многоквартирных домов.</w:t>
      </w:r>
    </w:p>
    <w:p w:rsidR="00C631CF" w:rsidRDefault="00C631CF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2.Устройство асфальтобетонного покрытия дороги Калуга-Вязьма-Чемоданово – не выполнено.</w:t>
      </w:r>
      <w:r w:rsidR="00CB324C">
        <w:rPr>
          <w:sz w:val="28"/>
          <w:szCs w:val="28"/>
        </w:rPr>
        <w:t xml:space="preserve"> Пока проводятся работы по содержанию</w:t>
      </w:r>
      <w:r w:rsidR="00872563">
        <w:rPr>
          <w:sz w:val="28"/>
          <w:szCs w:val="28"/>
        </w:rPr>
        <w:t>. Данный вопрос беспокоит не только наше поселение, но и соседнее, а также много нареканий и от дачников.</w:t>
      </w:r>
      <w:r w:rsidR="00D605D4">
        <w:rPr>
          <w:sz w:val="28"/>
          <w:szCs w:val="28"/>
        </w:rPr>
        <w:t xml:space="preserve"> Дано разъяснение министром дорожного хозяйств</w:t>
      </w:r>
      <w:proofErr w:type="gramStart"/>
      <w:r w:rsidR="00D605D4">
        <w:rPr>
          <w:sz w:val="28"/>
          <w:szCs w:val="28"/>
        </w:rPr>
        <w:t>а-</w:t>
      </w:r>
      <w:proofErr w:type="gramEnd"/>
      <w:r w:rsidR="00D605D4">
        <w:rPr>
          <w:sz w:val="28"/>
          <w:szCs w:val="28"/>
        </w:rPr>
        <w:t xml:space="preserve"> дорога 3 –ей категории и в удовлетворительном состоянии, в асфальтном покрытии </w:t>
      </w:r>
      <w:proofErr w:type="spellStart"/>
      <w:r w:rsidR="00D605D4">
        <w:rPr>
          <w:sz w:val="28"/>
          <w:szCs w:val="28"/>
        </w:rPr>
        <w:t>нецелесобразно</w:t>
      </w:r>
      <w:proofErr w:type="spellEnd"/>
      <w:r w:rsidR="00D605D4">
        <w:rPr>
          <w:sz w:val="28"/>
          <w:szCs w:val="28"/>
        </w:rPr>
        <w:t>.</w:t>
      </w:r>
    </w:p>
    <w:p w:rsidR="00C631CF" w:rsidRDefault="00872563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Станция водоочистки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емоданово</w:t>
      </w:r>
      <w:proofErr w:type="spellEnd"/>
      <w:r>
        <w:rPr>
          <w:sz w:val="28"/>
          <w:szCs w:val="28"/>
        </w:rPr>
        <w:t>. Работы начаты, но с опозданием, т.к. земельный участок на котором находится артезианская скважина, принадлежит частному лицу. Было выяснено, что данный участок находится в собственности с обременением, т.е. доступ к строительству станции открыт. Но погодные условия не дали достичь конечного результата.</w:t>
      </w:r>
      <w:r w:rsidR="00B95709">
        <w:rPr>
          <w:sz w:val="28"/>
          <w:szCs w:val="28"/>
        </w:rPr>
        <w:t xml:space="preserve"> </w:t>
      </w:r>
      <w:r w:rsidR="000B1977">
        <w:rPr>
          <w:sz w:val="28"/>
          <w:szCs w:val="28"/>
        </w:rPr>
        <w:t>Было сказано, что к новому году работы будут доделаны.</w:t>
      </w:r>
    </w:p>
    <w:p w:rsidR="000B1977" w:rsidRDefault="00B95709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4.По поводу рейсового автобуса.</w:t>
      </w:r>
      <w:r w:rsidR="00BE2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Обращение о том, чтобы сделать 3-х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рейс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Сказать о малом количестве ехавших; о закупке новых машин с малым количеством мест)</w:t>
      </w:r>
      <w:r w:rsidR="00BE2F77">
        <w:rPr>
          <w:sz w:val="28"/>
          <w:szCs w:val="28"/>
        </w:rPr>
        <w:t>;</w:t>
      </w:r>
    </w:p>
    <w:p w:rsidR="00BE2F77" w:rsidRDefault="00BE2F77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5.Устройство модульного </w:t>
      </w:r>
      <w:proofErr w:type="spellStart"/>
      <w:r>
        <w:rPr>
          <w:sz w:val="28"/>
          <w:szCs w:val="28"/>
        </w:rPr>
        <w:t>ФАПа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емоданово</w:t>
      </w:r>
      <w:proofErr w:type="spellEnd"/>
      <w:r>
        <w:rPr>
          <w:sz w:val="28"/>
          <w:szCs w:val="28"/>
        </w:rPr>
        <w:t xml:space="preserve"> : отмежеван участок под ФАП, весна-лето 2022 год – пуск в эксплуатацию;</w:t>
      </w:r>
    </w:p>
    <w:p w:rsidR="00C826A3" w:rsidRDefault="00C826A3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6.Строительство дороги Чемоданово – Троица – Еремино с мостом через </w:t>
      </w:r>
      <w:proofErr w:type="spellStart"/>
      <w:r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еча</w:t>
      </w:r>
      <w:proofErr w:type="spellEnd"/>
      <w:r w:rsidR="00394869">
        <w:rPr>
          <w:sz w:val="28"/>
          <w:szCs w:val="28"/>
        </w:rPr>
        <w:t>.</w:t>
      </w:r>
      <w:r w:rsidR="00F444C2">
        <w:rPr>
          <w:sz w:val="28"/>
          <w:szCs w:val="28"/>
        </w:rPr>
        <w:t xml:space="preserve"> </w:t>
      </w:r>
      <w:r w:rsidR="00394869">
        <w:rPr>
          <w:sz w:val="28"/>
          <w:szCs w:val="28"/>
        </w:rPr>
        <w:t>Ответ из области</w:t>
      </w:r>
      <w:proofErr w:type="gramStart"/>
      <w:r w:rsidR="00394869">
        <w:rPr>
          <w:sz w:val="28"/>
          <w:szCs w:val="28"/>
        </w:rPr>
        <w:t xml:space="preserve"> :</w:t>
      </w:r>
      <w:proofErr w:type="gramEnd"/>
      <w:r w:rsidR="00F444C2">
        <w:rPr>
          <w:sz w:val="28"/>
          <w:szCs w:val="28"/>
        </w:rPr>
        <w:t xml:space="preserve"> </w:t>
      </w:r>
      <w:proofErr w:type="spellStart"/>
      <w:r w:rsidR="00394869">
        <w:rPr>
          <w:sz w:val="28"/>
          <w:szCs w:val="28"/>
        </w:rPr>
        <w:t>нецелесобразно</w:t>
      </w:r>
      <w:proofErr w:type="spellEnd"/>
    </w:p>
    <w:p w:rsidR="00F84458" w:rsidRPr="00BE2F77" w:rsidRDefault="00F84458" w:rsidP="0038467D">
      <w:pPr>
        <w:jc w:val="both"/>
        <w:rPr>
          <w:b/>
          <w:sz w:val="28"/>
          <w:szCs w:val="28"/>
          <w:u w:val="single"/>
        </w:rPr>
      </w:pPr>
      <w:r w:rsidRPr="00BE2F77">
        <w:rPr>
          <w:b/>
          <w:sz w:val="28"/>
          <w:szCs w:val="28"/>
          <w:u w:val="single"/>
        </w:rPr>
        <w:t>Обращ</w:t>
      </w:r>
      <w:r w:rsidR="003D31B6" w:rsidRPr="00BE2F77">
        <w:rPr>
          <w:b/>
          <w:sz w:val="28"/>
          <w:szCs w:val="28"/>
          <w:u w:val="single"/>
        </w:rPr>
        <w:t>ения к местной администрации и д</w:t>
      </w:r>
      <w:r w:rsidRPr="00BE2F77">
        <w:rPr>
          <w:b/>
          <w:sz w:val="28"/>
          <w:szCs w:val="28"/>
          <w:u w:val="single"/>
        </w:rPr>
        <w:t>епутатам Сельской Думы:</w:t>
      </w:r>
    </w:p>
    <w:p w:rsidR="00F84458" w:rsidRDefault="00F84458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1.Об освещ</w:t>
      </w:r>
      <w:r w:rsidR="00B95709">
        <w:rPr>
          <w:sz w:val="28"/>
          <w:szCs w:val="28"/>
        </w:rPr>
        <w:t xml:space="preserve">ении уличной сети в </w:t>
      </w:r>
      <w:proofErr w:type="spellStart"/>
      <w:r w:rsidR="00B95709">
        <w:rPr>
          <w:sz w:val="28"/>
          <w:szCs w:val="28"/>
        </w:rPr>
        <w:t>д</w:t>
      </w:r>
      <w:proofErr w:type="gramStart"/>
      <w:r w:rsidR="00B95709">
        <w:rPr>
          <w:sz w:val="28"/>
          <w:szCs w:val="28"/>
        </w:rPr>
        <w:t>.Т</w:t>
      </w:r>
      <w:proofErr w:type="gramEnd"/>
      <w:r w:rsidR="00B95709">
        <w:rPr>
          <w:sz w:val="28"/>
          <w:szCs w:val="28"/>
        </w:rPr>
        <w:t>роица</w:t>
      </w:r>
      <w:proofErr w:type="spellEnd"/>
      <w:r w:rsidR="00B95709">
        <w:rPr>
          <w:sz w:val="28"/>
          <w:szCs w:val="28"/>
        </w:rPr>
        <w:t xml:space="preserve"> (рассказать о программе, что 5% сбор с людей денежных средств и что пункт малонаселенный, бюджет «слабый» а платить круглый год и</w:t>
      </w:r>
      <w:r w:rsidR="00BE2F77">
        <w:rPr>
          <w:sz w:val="28"/>
          <w:szCs w:val="28"/>
        </w:rPr>
        <w:t xml:space="preserve"> что проект должен быть хотя бы около 300 тыс. руб.</w:t>
      </w:r>
      <w:r w:rsidR="00B95709">
        <w:rPr>
          <w:sz w:val="28"/>
          <w:szCs w:val="28"/>
        </w:rPr>
        <w:t xml:space="preserve"> т.д.)</w:t>
      </w:r>
    </w:p>
    <w:p w:rsidR="00075FB3" w:rsidRDefault="00075FB3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2.Об  установке фонаря возле дома дачницы Кузьменко П.А.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объяснить причины);</w:t>
      </w:r>
    </w:p>
    <w:p w:rsidR="00BE2F77" w:rsidRPr="00BE2F77" w:rsidRDefault="00BE2F77" w:rsidP="0038467D">
      <w:pPr>
        <w:jc w:val="both"/>
        <w:rPr>
          <w:b/>
          <w:sz w:val="28"/>
          <w:szCs w:val="28"/>
          <w:u w:val="single"/>
        </w:rPr>
      </w:pPr>
      <w:r w:rsidRPr="00BE2F77">
        <w:rPr>
          <w:b/>
          <w:sz w:val="28"/>
          <w:szCs w:val="28"/>
          <w:u w:val="single"/>
        </w:rPr>
        <w:t>Приоритетными вопросами на 2021 год были:</w:t>
      </w:r>
    </w:p>
    <w:p w:rsidR="00F84458" w:rsidRPr="00694857" w:rsidRDefault="00F84458" w:rsidP="0069485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94857">
        <w:rPr>
          <w:sz w:val="28"/>
          <w:szCs w:val="28"/>
        </w:rPr>
        <w:lastRenderedPageBreak/>
        <w:t xml:space="preserve">По программе министерства </w:t>
      </w:r>
      <w:r w:rsidR="001D737E" w:rsidRPr="00694857">
        <w:rPr>
          <w:sz w:val="28"/>
          <w:szCs w:val="28"/>
        </w:rPr>
        <w:t xml:space="preserve">финансов Калужской области </w:t>
      </w:r>
      <w:r w:rsidRPr="00694857">
        <w:rPr>
          <w:sz w:val="28"/>
          <w:szCs w:val="28"/>
        </w:rPr>
        <w:t>«Устойчивое развитие сельских территорий  Калужской области» было проведено мероприятие «</w:t>
      </w:r>
      <w:r w:rsidR="001D737E" w:rsidRPr="00694857">
        <w:rPr>
          <w:sz w:val="28"/>
          <w:szCs w:val="28"/>
        </w:rPr>
        <w:t xml:space="preserve">Благоустройство территории кладбища в </w:t>
      </w:r>
      <w:proofErr w:type="spellStart"/>
      <w:r w:rsidR="001D737E" w:rsidRPr="00694857">
        <w:rPr>
          <w:sz w:val="28"/>
          <w:szCs w:val="28"/>
        </w:rPr>
        <w:t>д</w:t>
      </w:r>
      <w:proofErr w:type="gramStart"/>
      <w:r w:rsidR="001D737E" w:rsidRPr="00694857">
        <w:rPr>
          <w:sz w:val="28"/>
          <w:szCs w:val="28"/>
        </w:rPr>
        <w:t>.Ч</w:t>
      </w:r>
      <w:proofErr w:type="gramEnd"/>
      <w:r w:rsidR="001D737E" w:rsidRPr="00694857">
        <w:rPr>
          <w:sz w:val="28"/>
          <w:szCs w:val="28"/>
        </w:rPr>
        <w:t>емоданово</w:t>
      </w:r>
      <w:proofErr w:type="spellEnd"/>
      <w:r w:rsidR="001D737E" w:rsidRPr="00694857">
        <w:rPr>
          <w:sz w:val="28"/>
          <w:szCs w:val="28"/>
        </w:rPr>
        <w:t xml:space="preserve"> Юхновско</w:t>
      </w:r>
      <w:r w:rsidR="00694857" w:rsidRPr="00694857">
        <w:rPr>
          <w:sz w:val="28"/>
          <w:szCs w:val="28"/>
        </w:rPr>
        <w:t>го района, Калужской области». (</w:t>
      </w:r>
      <w:r w:rsidR="001D737E" w:rsidRPr="00694857">
        <w:rPr>
          <w:sz w:val="28"/>
          <w:szCs w:val="28"/>
        </w:rPr>
        <w:t>Сказать о том, что у нас был снос аварийных деревьев)</w:t>
      </w:r>
      <w:proofErr w:type="gramStart"/>
      <w:r w:rsidR="001D737E" w:rsidRPr="00694857">
        <w:rPr>
          <w:sz w:val="28"/>
          <w:szCs w:val="28"/>
        </w:rPr>
        <w:t>.</w:t>
      </w:r>
      <w:r w:rsidRPr="00694857">
        <w:rPr>
          <w:sz w:val="28"/>
          <w:szCs w:val="28"/>
        </w:rPr>
        <w:t>В</w:t>
      </w:r>
      <w:proofErr w:type="gramEnd"/>
      <w:r w:rsidRPr="00694857">
        <w:rPr>
          <w:sz w:val="28"/>
          <w:szCs w:val="28"/>
        </w:rPr>
        <w:t>есь проект бы</w:t>
      </w:r>
      <w:r w:rsidR="001D737E" w:rsidRPr="00694857">
        <w:rPr>
          <w:sz w:val="28"/>
          <w:szCs w:val="28"/>
        </w:rPr>
        <w:t>л проторгован на сумму почти 324</w:t>
      </w:r>
      <w:r w:rsidRPr="00694857">
        <w:rPr>
          <w:sz w:val="28"/>
          <w:szCs w:val="28"/>
        </w:rPr>
        <w:t xml:space="preserve"> тыс., выделены средства</w:t>
      </w:r>
      <w:r w:rsidR="003D31B6" w:rsidRPr="00694857">
        <w:rPr>
          <w:sz w:val="28"/>
          <w:szCs w:val="28"/>
        </w:rPr>
        <w:t>:</w:t>
      </w:r>
    </w:p>
    <w:p w:rsidR="001D737E" w:rsidRDefault="00F84458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областного бюджета </w:t>
      </w:r>
      <w:r w:rsidR="003102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D737E">
        <w:rPr>
          <w:sz w:val="28"/>
          <w:szCs w:val="28"/>
        </w:rPr>
        <w:t>291 600 руб.</w:t>
      </w:r>
      <w:r w:rsidR="00310209">
        <w:rPr>
          <w:sz w:val="28"/>
          <w:szCs w:val="28"/>
        </w:rPr>
        <w:t xml:space="preserve"> </w:t>
      </w:r>
    </w:p>
    <w:p w:rsidR="00310209" w:rsidRDefault="00694857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Из местного бюджета – 15 150 руб.</w:t>
      </w:r>
      <w:r w:rsidR="00310209">
        <w:rPr>
          <w:sz w:val="28"/>
          <w:szCs w:val="28"/>
        </w:rPr>
        <w:t xml:space="preserve"> </w:t>
      </w:r>
    </w:p>
    <w:p w:rsidR="00310209" w:rsidRDefault="00310209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населения </w:t>
      </w:r>
      <w:r w:rsidR="00694857">
        <w:rPr>
          <w:sz w:val="28"/>
          <w:szCs w:val="28"/>
        </w:rPr>
        <w:t>17 250 руб.</w:t>
      </w:r>
      <w:r>
        <w:rPr>
          <w:sz w:val="28"/>
          <w:szCs w:val="28"/>
        </w:rPr>
        <w:t xml:space="preserve"> </w:t>
      </w:r>
    </w:p>
    <w:p w:rsidR="00310209" w:rsidRDefault="00310209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Сразу хочу сказать спасибо инициативной гру</w:t>
      </w:r>
      <w:r w:rsidR="00CB324C">
        <w:rPr>
          <w:sz w:val="28"/>
          <w:szCs w:val="28"/>
        </w:rPr>
        <w:t>ппе, которая собирала средства от</w:t>
      </w:r>
      <w:r>
        <w:rPr>
          <w:sz w:val="28"/>
          <w:szCs w:val="28"/>
        </w:rPr>
        <w:t xml:space="preserve"> населения: </w:t>
      </w:r>
      <w:proofErr w:type="spellStart"/>
      <w:r>
        <w:rPr>
          <w:sz w:val="28"/>
          <w:szCs w:val="28"/>
        </w:rPr>
        <w:t>Кунафина</w:t>
      </w:r>
      <w:proofErr w:type="spellEnd"/>
      <w:r>
        <w:rPr>
          <w:sz w:val="28"/>
          <w:szCs w:val="28"/>
        </w:rPr>
        <w:t xml:space="preserve"> Г.Ж., </w:t>
      </w:r>
      <w:proofErr w:type="spellStart"/>
      <w:r>
        <w:rPr>
          <w:sz w:val="28"/>
          <w:szCs w:val="28"/>
        </w:rPr>
        <w:t>Маргазова</w:t>
      </w:r>
      <w:proofErr w:type="spellEnd"/>
      <w:r>
        <w:rPr>
          <w:sz w:val="28"/>
          <w:szCs w:val="28"/>
        </w:rPr>
        <w:t xml:space="preserve"> Н.М.</w:t>
      </w:r>
      <w:r w:rsidR="00694857">
        <w:rPr>
          <w:sz w:val="28"/>
          <w:szCs w:val="28"/>
        </w:rPr>
        <w:t xml:space="preserve">, </w:t>
      </w:r>
      <w:proofErr w:type="spellStart"/>
      <w:r w:rsidR="00694857">
        <w:rPr>
          <w:sz w:val="28"/>
          <w:szCs w:val="28"/>
        </w:rPr>
        <w:t>Мурунова</w:t>
      </w:r>
      <w:proofErr w:type="spellEnd"/>
      <w:r w:rsidR="00694857">
        <w:rPr>
          <w:sz w:val="28"/>
          <w:szCs w:val="28"/>
        </w:rPr>
        <w:t xml:space="preserve"> Н.В., Степанова В.Н.</w:t>
      </w:r>
    </w:p>
    <w:p w:rsidR="00694857" w:rsidRDefault="00694857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Было снесено 34 дерева, вырублено мелколесья на площади 1000</w:t>
      </w:r>
      <w:r w:rsidR="00F444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310209" w:rsidRDefault="00310209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 состоянии улично-дорожной сети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емоданово</w:t>
      </w:r>
      <w:proofErr w:type="spellEnd"/>
      <w:r w:rsidR="003D31B6">
        <w:rPr>
          <w:sz w:val="28"/>
          <w:szCs w:val="28"/>
        </w:rPr>
        <w:t xml:space="preserve"> </w:t>
      </w:r>
      <w:r w:rsidR="00694857">
        <w:rPr>
          <w:sz w:val="28"/>
          <w:szCs w:val="28"/>
        </w:rPr>
        <w:t>–</w:t>
      </w:r>
      <w:r w:rsidR="003D31B6">
        <w:rPr>
          <w:sz w:val="28"/>
          <w:szCs w:val="28"/>
        </w:rPr>
        <w:t xml:space="preserve"> выполняется</w:t>
      </w:r>
      <w:r w:rsidR="00694857">
        <w:rPr>
          <w:sz w:val="28"/>
          <w:szCs w:val="28"/>
        </w:rPr>
        <w:t xml:space="preserve"> только в рамках летнего содержания : </w:t>
      </w:r>
      <w:proofErr w:type="spellStart"/>
      <w:r w:rsidR="00694857">
        <w:rPr>
          <w:sz w:val="28"/>
          <w:szCs w:val="28"/>
        </w:rPr>
        <w:t>грейдирование</w:t>
      </w:r>
      <w:proofErr w:type="spellEnd"/>
      <w:r w:rsidR="00694857">
        <w:rPr>
          <w:sz w:val="28"/>
          <w:szCs w:val="28"/>
        </w:rPr>
        <w:t xml:space="preserve"> и подсыпка.(Сказать , что плохо проводила</w:t>
      </w:r>
      <w:r w:rsidR="0058276E">
        <w:rPr>
          <w:sz w:val="28"/>
          <w:szCs w:val="28"/>
        </w:rPr>
        <w:t>сь в этом году), По решению суда</w:t>
      </w:r>
      <w:r w:rsidR="00694857">
        <w:rPr>
          <w:sz w:val="28"/>
          <w:szCs w:val="28"/>
        </w:rPr>
        <w:t xml:space="preserve"> было капитально отремонтировано</w:t>
      </w:r>
      <w:r w:rsidR="0058276E">
        <w:rPr>
          <w:sz w:val="28"/>
          <w:szCs w:val="28"/>
        </w:rPr>
        <w:t xml:space="preserve"> 250 м. дороги по маршруту </w:t>
      </w:r>
      <w:proofErr w:type="spellStart"/>
      <w:r w:rsidR="0058276E">
        <w:rPr>
          <w:sz w:val="28"/>
          <w:szCs w:val="28"/>
        </w:rPr>
        <w:t>д.Чемоданово</w:t>
      </w:r>
      <w:proofErr w:type="spellEnd"/>
      <w:r w:rsidR="0058276E">
        <w:rPr>
          <w:sz w:val="28"/>
          <w:szCs w:val="28"/>
        </w:rPr>
        <w:t xml:space="preserve"> – </w:t>
      </w:r>
      <w:proofErr w:type="spellStart"/>
      <w:r w:rsidR="0058276E">
        <w:rPr>
          <w:sz w:val="28"/>
          <w:szCs w:val="28"/>
        </w:rPr>
        <w:t>д.Поляны</w:t>
      </w:r>
      <w:proofErr w:type="spellEnd"/>
      <w:r w:rsidR="0058276E">
        <w:rPr>
          <w:sz w:val="28"/>
          <w:szCs w:val="28"/>
        </w:rPr>
        <w:t>.</w:t>
      </w:r>
      <w:r w:rsidR="00F444C2">
        <w:rPr>
          <w:sz w:val="28"/>
          <w:szCs w:val="28"/>
        </w:rPr>
        <w:t xml:space="preserve"> </w:t>
      </w:r>
      <w:r w:rsidR="0058276E">
        <w:rPr>
          <w:sz w:val="28"/>
          <w:szCs w:val="28"/>
        </w:rPr>
        <w:t>Напоминаю, что дорожная деятельность это полномочия района.</w:t>
      </w:r>
    </w:p>
    <w:p w:rsidR="00310209" w:rsidRDefault="0058276E" w:rsidP="0038467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Будем</w:t>
      </w:r>
      <w:proofErr w:type="gramEnd"/>
      <w:r>
        <w:rPr>
          <w:sz w:val="28"/>
          <w:szCs w:val="28"/>
        </w:rPr>
        <w:t xml:space="preserve"> </w:t>
      </w:r>
      <w:r w:rsidR="003D31B6">
        <w:rPr>
          <w:sz w:val="28"/>
          <w:szCs w:val="28"/>
        </w:rPr>
        <w:t>надеемся, что</w:t>
      </w:r>
      <w:r w:rsidR="00487669">
        <w:rPr>
          <w:sz w:val="28"/>
          <w:szCs w:val="28"/>
        </w:rPr>
        <w:t xml:space="preserve"> постепенно у нас в </w:t>
      </w:r>
      <w:proofErr w:type="spellStart"/>
      <w:r w:rsidR="00487669">
        <w:rPr>
          <w:sz w:val="28"/>
          <w:szCs w:val="28"/>
        </w:rPr>
        <w:t>Чемоданове</w:t>
      </w:r>
      <w:proofErr w:type="spellEnd"/>
      <w:r w:rsidR="00487669">
        <w:rPr>
          <w:sz w:val="28"/>
          <w:szCs w:val="28"/>
        </w:rPr>
        <w:t xml:space="preserve"> будет заасфальтированы все улицы</w:t>
      </w:r>
      <w:r w:rsidR="003D31B6">
        <w:rPr>
          <w:sz w:val="28"/>
          <w:szCs w:val="28"/>
        </w:rPr>
        <w:t>.</w:t>
      </w:r>
    </w:p>
    <w:p w:rsidR="00CB324C" w:rsidRDefault="00CB324C" w:rsidP="0038467D">
      <w:pPr>
        <w:jc w:val="both"/>
        <w:rPr>
          <w:sz w:val="28"/>
          <w:szCs w:val="28"/>
        </w:rPr>
      </w:pPr>
    </w:p>
    <w:p w:rsidR="00925D35" w:rsidRDefault="00487669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>Вот такие</w:t>
      </w:r>
      <w:r w:rsidR="00925D35">
        <w:rPr>
          <w:sz w:val="28"/>
          <w:szCs w:val="28"/>
        </w:rPr>
        <w:t xml:space="preserve"> нака</w:t>
      </w:r>
      <w:r>
        <w:rPr>
          <w:sz w:val="28"/>
          <w:szCs w:val="28"/>
        </w:rPr>
        <w:t>зы поступили от населения в 2021</w:t>
      </w:r>
      <w:r w:rsidR="00925D35">
        <w:rPr>
          <w:sz w:val="28"/>
          <w:szCs w:val="28"/>
        </w:rPr>
        <w:t xml:space="preserve"> </w:t>
      </w:r>
      <w:proofErr w:type="gramStart"/>
      <w:r w:rsidR="00925D35">
        <w:rPr>
          <w:sz w:val="28"/>
          <w:szCs w:val="28"/>
        </w:rPr>
        <w:t>год</w:t>
      </w:r>
      <w:r w:rsidR="00CB324C">
        <w:rPr>
          <w:sz w:val="28"/>
          <w:szCs w:val="28"/>
        </w:rPr>
        <w:t>у</w:t>
      </w:r>
      <w:proofErr w:type="gramEnd"/>
      <w:r w:rsidR="00CB324C">
        <w:rPr>
          <w:sz w:val="28"/>
          <w:szCs w:val="28"/>
        </w:rPr>
        <w:t xml:space="preserve"> и какая работа была проведена по</w:t>
      </w:r>
      <w:r>
        <w:rPr>
          <w:sz w:val="28"/>
          <w:szCs w:val="28"/>
        </w:rPr>
        <w:t xml:space="preserve"> этим </w:t>
      </w:r>
      <w:r w:rsidR="00CB324C">
        <w:rPr>
          <w:sz w:val="28"/>
          <w:szCs w:val="28"/>
        </w:rPr>
        <w:t xml:space="preserve"> наказам.</w:t>
      </w:r>
    </w:p>
    <w:p w:rsidR="0035228D" w:rsidRDefault="0035228D" w:rsidP="0035228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5228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Отчеты - это не просто традиция, а жизненная необходимость, поскольку на них наглядно видно не только то, что уже сделано, но главное, что еще нужно сделать для нас с вами. Администрация поселения - это именно тот орган власти, который решает самые насущные, самые близкие и часто встречающиеся повседневные проблемы своих жителей. Главными задачами в работе администрации поселения остается исполнение полномочий в соответствии со 131 (сто тридцать первым) Федеральным Законом «Об общих принципах организации местного самоуправления в Российской Федерации», Уставом поселения и другими Федеральными и областными и правовыми актами сельской Думы.</w:t>
      </w:r>
    </w:p>
    <w:p w:rsidR="00D3649C" w:rsidRDefault="00D3649C" w:rsidP="0035228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Хотелось бы всем напомнить, что самыми главными задачами администрации является:</w:t>
      </w:r>
    </w:p>
    <w:p w:rsidR="00D3649C" w:rsidRDefault="00D3649C" w:rsidP="0035228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5228D" w:rsidRP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35228D"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• исполнение бюджета поселения;</w:t>
      </w:r>
    </w:p>
    <w:p w:rsidR="0035228D" w:rsidRPr="00D3649C" w:rsidRDefault="0035228D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•обеспечение бесперебойной работы учреждений  культуры, здравоохранения</w:t>
      </w:r>
      <w:proofErr w:type="gram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,</w:t>
      </w:r>
      <w:proofErr w:type="gram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связи, торговли;</w:t>
      </w:r>
    </w:p>
    <w:p w:rsidR="0035228D" w:rsidRPr="00D3649C" w:rsidRDefault="0035228D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• благоустройство территорий населенных пунктов, развитие инфраструктуры, обеспечение жизнедеятельности поселения;</w:t>
      </w:r>
    </w:p>
    <w:p w:rsidR="0035228D" w:rsidRPr="00D3649C" w:rsidRDefault="0035228D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• взаимодействие с предприятиями и организациями всех форм собственности с целью укрепления и развития экономики поселения.</w:t>
      </w:r>
    </w:p>
    <w:p w:rsidR="0035228D" w:rsidRDefault="0035228D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информирования населения о деятельности администрации поселения используется официальный сайт администрации, где размещаются нормативные документы, информация по благоустройству наших территорий и </w:t>
      </w:r>
      <w:proofErr w:type="gram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</w:t>
      </w:r>
      <w:proofErr w:type="gram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всех мероприятиях, проводимых в поселении. Сайт администрации всегда поддерживается в актуальном состоянии. Для обнародования нормативных правовых актов используются информационные </w:t>
      </w:r>
      <w:proofErr w:type="gram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стенды</w:t>
      </w:r>
      <w:proofErr w:type="gram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нужная информация размещается в районной газете «Юхновские вести».</w:t>
      </w:r>
      <w:r w:rsid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(Сказать про странички).</w:t>
      </w:r>
    </w:p>
    <w:p w:rsidR="00D3649C" w:rsidRP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 w:rsidRPr="00D3649C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Деятельность администрации сельского поселения</w:t>
      </w:r>
    </w:p>
    <w:p w:rsidR="00D3649C" w:rsidRP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регламенту администрация сельского поселения выдает более 20 видов справок и выписок </w:t>
      </w:r>
      <w:proofErr w:type="gram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</w:t>
      </w:r>
      <w:proofErr w:type="gram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домовой</w:t>
      </w:r>
      <w:proofErr w:type="gram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</w:t>
      </w:r>
      <w:proofErr w:type="spell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похозяйственных</w:t>
      </w:r>
      <w:proofErr w:type="spell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книг. За 2021 год гражданам выдано 143 справки. Наибольший удельный вес занимают справки о составе семьи и лицах, зарегистрированных по месту жительства заявителя, которые используются для получения жилищно-коммунальных льгот, детских пособий.</w:t>
      </w:r>
    </w:p>
    <w:p w:rsidR="00D3649C" w:rsidRP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получения кредита на развитие сельского хозяйства 2 гражданам были выданы выписки из </w:t>
      </w:r>
      <w:proofErr w:type="spellStart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похозяйственных</w:t>
      </w:r>
      <w:proofErr w:type="spellEnd"/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книг и 4 для предъявления в вышестоящие органы власти.</w:t>
      </w:r>
    </w:p>
    <w:p w:rsidR="00D3649C" w:rsidRP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D3649C" w:rsidRPr="00D3649C" w:rsidRDefault="00D3649C" w:rsidP="00D3649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 w:rsidRPr="001C025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        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 запросам правоохранительных органов и других заин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тересованных ведомств, выдано 7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характеристик.</w:t>
      </w:r>
    </w:p>
    <w:p w:rsidR="00D3649C" w:rsidRP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</w:t>
      </w:r>
      <w:r w:rsidRPr="00D3649C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Нормативно-правовые акты</w:t>
      </w:r>
    </w:p>
    <w:p w:rsidR="00D3649C" w:rsidRDefault="00D3649C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 2021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год администрацией сел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ьского поселения было принято 33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- постановление, 6 распоряжений по личному составу, 16 распоряжения по 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основной деятельности. Проведено</w:t>
      </w:r>
      <w:r w:rsid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более 12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заседаний сельской Думы, на которых принято </w:t>
      </w:r>
      <w:r w:rsid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42</w:t>
      </w:r>
      <w:r w:rsidRPr="00D3649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Решения, на основании которых администрация поселения осуществляет свою основную деятельность.</w:t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</w:t>
      </w:r>
      <w:r w:rsidRPr="00600EF3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Социально-экономическое развитие сельского поселения</w:t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Численность населения  составляет 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41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человек – это жители нашего поселения, зарегистрированные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постоянно проживающие на 01.01.2021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года</w:t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Пенсионеров – 36 человек, каждый 4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пенсионер</w:t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Детей до 18 лет –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13 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человек, но не все дети проживают по месту прописки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Демографическая ситуация за 20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21 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год такова:</w:t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·         родилось – 0 человека;</w:t>
      </w:r>
    </w:p>
    <w:p w:rsid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·         умерло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 7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человека</w:t>
      </w: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</w:t>
      </w:r>
      <w:r w:rsid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воинском учете состоит 32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человек.</w:t>
      </w:r>
    </w:p>
    <w:p w:rsid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Воинский учет граждан запаса и граждан, подлежащих призыву на военную службу, осуществлялся на основании плана на 20</w:t>
      </w:r>
      <w:r w:rsid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21</w:t>
      </w:r>
      <w:r w:rsidRPr="00600E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год, согласованного с военным комиссариатом по Мосальскому и             Юхновскому районах.</w:t>
      </w:r>
    </w:p>
    <w:p w:rsidR="00D94568" w:rsidRPr="00F55F62" w:rsidRDefault="00F55F62" w:rsidP="00D9456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Администрацией поселения ведется работа по актуализации базы данных земельных участков и домовладений (продолжить работу).</w:t>
      </w:r>
      <w:r w:rsidR="00D94568" w:rsidRPr="00D945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</w:t>
      </w:r>
      <w:r w:rsidR="00D945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настоящее время ведется работа </w:t>
      </w:r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сверке данных с </w:t>
      </w:r>
      <w:proofErr w:type="spellStart"/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похозяйственными</w:t>
      </w:r>
      <w:proofErr w:type="spellEnd"/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книгами, данными </w:t>
      </w:r>
      <w:proofErr w:type="spellStart"/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росреестра</w:t>
      </w:r>
      <w:proofErr w:type="spellEnd"/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налоговой службы</w:t>
      </w:r>
      <w:r w:rsidR="00D945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выявлено, что некоторые земельные участки и домовладения  стоят на кадастровом учете, но собственники умерли, а наследники не вступают в наследство по закону, хотя и пользуются и землей и домом, а следовательно и налог не платится</w:t>
      </w:r>
      <w:proofErr w:type="gramStart"/>
      <w:r w:rsidR="00D94568"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="00D945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(</w:t>
      </w:r>
      <w:proofErr w:type="gramEnd"/>
      <w:r w:rsidR="00D945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 списки которые весят на доске объявлений).</w:t>
      </w: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Общая площадь земель муниципального образования сельского поселения в административных границах составляет 5771,86 га. Земельный фонд распределяется по категориям земель следующим образом:</w:t>
      </w: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   земли сельскохозяйственного назначения 3479,50 га;</w:t>
      </w: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2.   земли населенных пунктов 285,93 га;</w:t>
      </w: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земли лесного фонда 1485,90 га;</w:t>
      </w: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4.земли особо охраняемых территорий и объектов 495,02</w:t>
      </w:r>
    </w:p>
    <w:p w:rsid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5. прочие земли (это водный фонд, дороги) 25.51 га.</w:t>
      </w:r>
    </w:p>
    <w:p w:rsidR="00F55F62" w:rsidRPr="00F55F62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C5593" w:rsidRDefault="00F55F62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Население занимается ведением личного подсобного хозяйства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начало года в поселении  было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72</w:t>
      </w: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хоз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яйств, в которых имеется КРС –</w:t>
      </w:r>
      <w:r w:rsidR="00F444C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6 </w:t>
      </w: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голов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ы</w:t>
      </w:r>
      <w:r w:rsid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в том числе коров- 2 головы, овец-9</w:t>
      </w: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гол</w:t>
      </w:r>
      <w:proofErr w:type="gramStart"/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., </w:t>
      </w:r>
      <w:proofErr w:type="gramEnd"/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коз – 5 гол., птица всех видов – 31</w:t>
      </w:r>
      <w:r w:rsid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6 голов, кроликов 29 голов и 2 пчелосемьи.</w:t>
      </w:r>
    </w:p>
    <w:p w:rsidR="00FC5593" w:rsidRPr="00FC5593" w:rsidRDefault="00FC5593" w:rsidP="00FC559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 w:rsidRPr="00FC5593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Социальная сфера</w:t>
      </w:r>
    </w:p>
    <w:p w:rsidR="00FC5593" w:rsidRP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года </w:t>
      </w: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своевременно оказывались меры социальной поддержки льготных категорий населения на оплату коммунальных услуг (приобретение сжиженного газа и твердого топлива) специалистам сельской местности, инвалидам</w:t>
      </w:r>
      <w:proofErr w:type="gramStart"/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,</w:t>
      </w:r>
      <w:proofErr w:type="gramEnd"/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ветеранам труда, многодетным семьям и вдовам. Оформляли справки на субсидии, детские пособия, на получение дров и деловой древесины, компенсации на печное отопление льготной категории граждан.</w:t>
      </w:r>
    </w:p>
    <w:p w:rsidR="00FC5593" w:rsidRP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сельском поселении имеются следующие льготные категории гра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ждан:</w:t>
      </w:r>
    </w:p>
    <w:p w:rsidR="00FC5593" w:rsidRP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Вдовы участников ВОВ – 1 чел</w:t>
      </w:r>
    </w:p>
    <w:p w:rsidR="00FC5593" w:rsidRP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Ветераны труда – 12</w:t>
      </w: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чел.</w:t>
      </w:r>
    </w:p>
    <w:p w:rsidR="00FC5593" w:rsidRP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Инвалиды – 15 чел.</w:t>
      </w:r>
    </w:p>
    <w:p w:rsid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C55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Многодетные семьи – 1 семья</w:t>
      </w:r>
    </w:p>
    <w:p w:rsid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Члены семьи ветерана боевых действий – 1человек</w:t>
      </w:r>
    </w:p>
    <w:p w:rsid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FC5593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Исполнение бюджета:</w:t>
      </w:r>
    </w:p>
    <w:p w:rsidR="00FC5593" w:rsidRDefault="00FC5593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 w:rsidRPr="00201098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ДОХОДЫ</w:t>
      </w:r>
      <w:r w:rsidR="00201098" w:rsidRPr="00201098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:</w:t>
      </w:r>
      <w:r w:rsidR="00201098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 xml:space="preserve"> по таблице.</w:t>
      </w:r>
    </w:p>
    <w:p w:rsidR="004C1ACB" w:rsidRDefault="004C1ACB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РАСХОДЫ: по таблице</w:t>
      </w:r>
    </w:p>
    <w:p w:rsidR="00D94568" w:rsidRDefault="00D94568" w:rsidP="00FC559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  <w:t>РАБОТА С ДЕПУТАТСКИМ КОРПУСОМ:</w:t>
      </w:r>
    </w:p>
    <w:p w:rsidR="00D94568" w:rsidRDefault="00D94568" w:rsidP="00D94568">
      <w:pPr>
        <w:pStyle w:val="a3"/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2020 проходили выборы в различные уровни власти</w:t>
      </w:r>
      <w:r w:rsidR="000001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в том числе и в Сельскую Думу, в </w:t>
      </w:r>
      <w:proofErr w:type="spellStart"/>
      <w:r w:rsidR="000001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сязи</w:t>
      </w:r>
      <w:proofErr w:type="spellEnd"/>
      <w:r w:rsidR="000001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 этим 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ост</w:t>
      </w:r>
      <w:r w:rsidR="0000018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ав Думы обновился на 3 человека и в этом новом составе мы отработали год.</w:t>
      </w:r>
    </w:p>
    <w:p w:rsidR="004C3F38" w:rsidRPr="00CE7BEB" w:rsidRDefault="00D94568" w:rsidP="004C3F38">
      <w:pPr>
        <w:jc w:val="both"/>
        <w:rPr>
          <w:sz w:val="32"/>
          <w:szCs w:val="32"/>
        </w:rPr>
      </w:pPr>
      <w:r w:rsidRPr="00D945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Администрация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тесно работает с депутатским корпусом.</w:t>
      </w:r>
      <w:r w:rsidR="004C3F38" w:rsidRPr="004C3F38">
        <w:rPr>
          <w:sz w:val="28"/>
          <w:szCs w:val="28"/>
        </w:rPr>
        <w:t xml:space="preserve"> </w:t>
      </w:r>
      <w:r w:rsidR="004C3F38">
        <w:rPr>
          <w:sz w:val="28"/>
          <w:szCs w:val="28"/>
        </w:rPr>
        <w:t>Основной задачей депутатов является – разработка, принятие и совершенствование нормативных актов.</w:t>
      </w:r>
      <w:r w:rsidR="004C3F38" w:rsidRPr="004C3F38">
        <w:rPr>
          <w:sz w:val="32"/>
          <w:szCs w:val="32"/>
        </w:rPr>
        <w:t xml:space="preserve"> </w:t>
      </w:r>
      <w:r w:rsidR="004C3F38">
        <w:rPr>
          <w:sz w:val="32"/>
          <w:szCs w:val="32"/>
        </w:rPr>
        <w:t xml:space="preserve">Нормотворческая деятельность – это ответственная работа, которая требует серьезной подготовки, согласований с юридическими инстанциями различных уровней, а  прокуратурой района осуществляется постоянный </w:t>
      </w:r>
      <w:proofErr w:type="gramStart"/>
      <w:r w:rsidR="004C3F38">
        <w:rPr>
          <w:sz w:val="32"/>
          <w:szCs w:val="32"/>
        </w:rPr>
        <w:t>контроль за</w:t>
      </w:r>
      <w:proofErr w:type="gramEnd"/>
      <w:r w:rsidR="004C3F38">
        <w:rPr>
          <w:sz w:val="32"/>
          <w:szCs w:val="32"/>
        </w:rPr>
        <w:t xml:space="preserve"> соблюдением законности при принятии нормативно-правовых актов органов местного самоуправления.</w:t>
      </w:r>
    </w:p>
    <w:p w:rsidR="004C3F38" w:rsidRPr="00CE7BEB" w:rsidRDefault="004C3F38" w:rsidP="004C3F38">
      <w:pPr>
        <w:jc w:val="both"/>
        <w:rPr>
          <w:sz w:val="32"/>
          <w:szCs w:val="32"/>
        </w:rPr>
      </w:pPr>
      <w:r w:rsidRPr="00CE7BEB">
        <w:rPr>
          <w:sz w:val="32"/>
          <w:szCs w:val="32"/>
        </w:rPr>
        <w:t>Все депутаты являются членами или сторонниками Партии «Единая Россия».</w:t>
      </w:r>
    </w:p>
    <w:p w:rsidR="004C3F38" w:rsidRDefault="004C3F38" w:rsidP="004C3F38">
      <w:pPr>
        <w:jc w:val="both"/>
        <w:rPr>
          <w:sz w:val="32"/>
          <w:szCs w:val="32"/>
        </w:rPr>
      </w:pPr>
      <w:r w:rsidRPr="00CE7BEB">
        <w:rPr>
          <w:sz w:val="32"/>
          <w:szCs w:val="32"/>
        </w:rPr>
        <w:t>Депутаты Сельской Думы участвуют во всех мероприятиях, которые прохо</w:t>
      </w:r>
      <w:r>
        <w:rPr>
          <w:sz w:val="32"/>
          <w:szCs w:val="32"/>
        </w:rPr>
        <w:t xml:space="preserve">дят на территории администрации: </w:t>
      </w:r>
      <w:proofErr w:type="spellStart"/>
      <w:r>
        <w:rPr>
          <w:sz w:val="32"/>
          <w:szCs w:val="32"/>
        </w:rPr>
        <w:t>общепоселенческие</w:t>
      </w:r>
      <w:proofErr w:type="spellEnd"/>
      <w:r>
        <w:rPr>
          <w:sz w:val="32"/>
          <w:szCs w:val="32"/>
        </w:rPr>
        <w:t xml:space="preserve"> субботники, подготовка и проведение концертных программ, участие в</w:t>
      </w:r>
      <w:r w:rsidR="00521087">
        <w:rPr>
          <w:sz w:val="32"/>
          <w:szCs w:val="32"/>
        </w:rPr>
        <w:t xml:space="preserve"> рейдах по </w:t>
      </w:r>
      <w:proofErr w:type="spellStart"/>
      <w:r w:rsidR="00521087">
        <w:rPr>
          <w:sz w:val="32"/>
          <w:szCs w:val="32"/>
        </w:rPr>
        <w:t>благоустройству</w:t>
      </w:r>
      <w:proofErr w:type="gramStart"/>
      <w:r w:rsidR="00521087">
        <w:rPr>
          <w:sz w:val="32"/>
          <w:szCs w:val="32"/>
        </w:rPr>
        <w:t>,у</w:t>
      </w:r>
      <w:proofErr w:type="gramEnd"/>
      <w:r w:rsidR="00521087">
        <w:rPr>
          <w:sz w:val="32"/>
          <w:szCs w:val="32"/>
        </w:rPr>
        <w:t>частие</w:t>
      </w:r>
      <w:proofErr w:type="spellEnd"/>
      <w:r w:rsidR="00521087">
        <w:rPr>
          <w:sz w:val="32"/>
          <w:szCs w:val="32"/>
        </w:rPr>
        <w:t xml:space="preserve"> в работе комиссий и др.</w:t>
      </w:r>
    </w:p>
    <w:p w:rsidR="00521087" w:rsidRDefault="00521087" w:rsidP="004C3F3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19 сентября все депутаты явились на избирательный участок и </w:t>
      </w:r>
      <w:proofErr w:type="gramStart"/>
      <w:r>
        <w:rPr>
          <w:sz w:val="32"/>
          <w:szCs w:val="32"/>
        </w:rPr>
        <w:t>отдали свои голоса за</w:t>
      </w:r>
      <w:proofErr w:type="gramEnd"/>
      <w:r>
        <w:rPr>
          <w:sz w:val="32"/>
          <w:szCs w:val="32"/>
        </w:rPr>
        <w:t xml:space="preserve"> достойных кандидатов.</w:t>
      </w:r>
    </w:p>
    <w:p w:rsidR="000C17DB" w:rsidRDefault="000C17DB" w:rsidP="004C3F38">
      <w:pPr>
        <w:jc w:val="both"/>
        <w:rPr>
          <w:sz w:val="32"/>
          <w:szCs w:val="32"/>
        </w:rPr>
      </w:pPr>
      <w:r>
        <w:rPr>
          <w:sz w:val="32"/>
          <w:szCs w:val="32"/>
        </w:rPr>
        <w:t>Хочется сказать всем депутатам огромное спасибо за их работу и в преддверии новогодних праздников пожелать всем здоровья,</w:t>
      </w:r>
      <w:r w:rsidR="00BC796F">
        <w:rPr>
          <w:sz w:val="32"/>
          <w:szCs w:val="32"/>
        </w:rPr>
        <w:t xml:space="preserve"> </w:t>
      </w:r>
      <w:r>
        <w:rPr>
          <w:sz w:val="32"/>
          <w:szCs w:val="32"/>
        </w:rPr>
        <w:t>удачи, благополучия, а также их семьям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родным и близким.</w:t>
      </w:r>
    </w:p>
    <w:p w:rsidR="00760F6D" w:rsidRDefault="00760F6D" w:rsidP="004C3F38">
      <w:pPr>
        <w:jc w:val="both"/>
        <w:rPr>
          <w:b/>
          <w:sz w:val="32"/>
          <w:szCs w:val="32"/>
          <w:u w:val="single"/>
        </w:rPr>
      </w:pPr>
      <w:r w:rsidRPr="00760F6D">
        <w:rPr>
          <w:b/>
          <w:sz w:val="32"/>
          <w:szCs w:val="32"/>
          <w:u w:val="single"/>
        </w:rPr>
        <w:t>ИЗБИРАТЕЛЬНАЯ КОМИССИЯ</w:t>
      </w:r>
    </w:p>
    <w:p w:rsidR="00760F6D" w:rsidRPr="00D33147" w:rsidRDefault="00760F6D" w:rsidP="004C3F38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На территории администрации с мая 2018 года работает избирательная комиссия №2817 в составе: Павлов </w:t>
      </w:r>
      <w:proofErr w:type="spellStart"/>
      <w:r>
        <w:rPr>
          <w:sz w:val="28"/>
          <w:szCs w:val="28"/>
        </w:rPr>
        <w:t>А.И.,Низова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Л.В.,Якушева</w:t>
      </w:r>
      <w:proofErr w:type="spellEnd"/>
      <w:r>
        <w:rPr>
          <w:sz w:val="28"/>
          <w:szCs w:val="28"/>
        </w:rPr>
        <w:t xml:space="preserve"> Л.Н., Воронова М.В., </w:t>
      </w:r>
      <w:r w:rsidR="00D33147">
        <w:rPr>
          <w:sz w:val="28"/>
          <w:szCs w:val="28"/>
        </w:rPr>
        <w:t xml:space="preserve">Казаков А.М., </w:t>
      </w:r>
      <w:proofErr w:type="spellStart"/>
      <w:r w:rsidR="00D33147">
        <w:rPr>
          <w:sz w:val="28"/>
          <w:szCs w:val="28"/>
        </w:rPr>
        <w:t>Моторина</w:t>
      </w:r>
      <w:proofErr w:type="spellEnd"/>
      <w:r w:rsidR="00D33147">
        <w:rPr>
          <w:sz w:val="28"/>
          <w:szCs w:val="28"/>
        </w:rPr>
        <w:t xml:space="preserve"> М.А., </w:t>
      </w:r>
      <w:proofErr w:type="spellStart"/>
      <w:r w:rsidR="00D33147">
        <w:rPr>
          <w:sz w:val="28"/>
          <w:szCs w:val="28"/>
        </w:rPr>
        <w:t>Наумцева</w:t>
      </w:r>
      <w:proofErr w:type="spellEnd"/>
      <w:r w:rsidR="00D33147">
        <w:rPr>
          <w:sz w:val="28"/>
          <w:szCs w:val="28"/>
        </w:rPr>
        <w:t xml:space="preserve"> М.А. состав комиссии не менялся 2013 года</w:t>
      </w:r>
      <w:proofErr w:type="gramStart"/>
      <w:r w:rsidR="00D33147">
        <w:rPr>
          <w:sz w:val="28"/>
          <w:szCs w:val="28"/>
        </w:rPr>
        <w:t>.(</w:t>
      </w:r>
      <w:proofErr w:type="gramEnd"/>
      <w:r w:rsidR="00D33147">
        <w:rPr>
          <w:sz w:val="28"/>
          <w:szCs w:val="28"/>
        </w:rPr>
        <w:t>сказать о работе комиссии в целом). Работа сложная, с каждым годом усложняется и возрастает не только административная ответственность, но и уголовная.</w:t>
      </w:r>
    </w:p>
    <w:p w:rsidR="000C17DB" w:rsidRDefault="000C17DB" w:rsidP="004C3F38">
      <w:pPr>
        <w:jc w:val="both"/>
        <w:rPr>
          <w:b/>
          <w:sz w:val="32"/>
          <w:szCs w:val="32"/>
          <w:u w:val="single"/>
        </w:rPr>
      </w:pPr>
      <w:r w:rsidRPr="000C17DB">
        <w:rPr>
          <w:b/>
          <w:sz w:val="32"/>
          <w:szCs w:val="32"/>
          <w:u w:val="single"/>
        </w:rPr>
        <w:t>БЛАГОУСТРОЙСТВО</w:t>
      </w:r>
      <w:r w:rsidR="00312D2B">
        <w:rPr>
          <w:b/>
          <w:sz w:val="32"/>
          <w:szCs w:val="32"/>
          <w:u w:val="single"/>
        </w:rPr>
        <w:t>:</w:t>
      </w:r>
    </w:p>
    <w:p w:rsidR="00312D2B" w:rsidRDefault="00312D2B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1.Весь летний период проводился </w:t>
      </w:r>
      <w:proofErr w:type="spellStart"/>
      <w:r>
        <w:rPr>
          <w:sz w:val="28"/>
          <w:szCs w:val="28"/>
        </w:rPr>
        <w:t>окос</w:t>
      </w:r>
      <w:proofErr w:type="spellEnd"/>
      <w:r>
        <w:rPr>
          <w:sz w:val="28"/>
          <w:szCs w:val="28"/>
        </w:rPr>
        <w:t xml:space="preserve"> общественных мест, придорожной территории, мест сбора твердых бытовых отходов и др.</w:t>
      </w:r>
    </w:p>
    <w:p w:rsidR="00312D2B" w:rsidRDefault="00312D2B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2.Проведены дорожные работы в рамках летнего </w:t>
      </w:r>
      <w:proofErr w:type="spellStart"/>
      <w:r>
        <w:rPr>
          <w:sz w:val="28"/>
          <w:szCs w:val="28"/>
        </w:rPr>
        <w:t>содержания:подсып</w:t>
      </w:r>
      <w:r w:rsidR="00BC796F">
        <w:rPr>
          <w:sz w:val="28"/>
          <w:szCs w:val="28"/>
        </w:rPr>
        <w:t>ка</w:t>
      </w:r>
      <w:proofErr w:type="spellEnd"/>
      <w:r w:rsidR="00BC796F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грейдерование</w:t>
      </w:r>
      <w:proofErr w:type="spellEnd"/>
      <w:r w:rsidR="00BF30C7">
        <w:rPr>
          <w:sz w:val="28"/>
          <w:szCs w:val="28"/>
        </w:rPr>
        <w:t>, ремонт</w:t>
      </w:r>
      <w:r w:rsidR="00BC796F">
        <w:rPr>
          <w:sz w:val="28"/>
          <w:szCs w:val="28"/>
        </w:rPr>
        <w:t xml:space="preserve"> дороги </w:t>
      </w:r>
      <w:proofErr w:type="spellStart"/>
      <w:r w:rsidR="00BC796F">
        <w:rPr>
          <w:sz w:val="28"/>
          <w:szCs w:val="28"/>
        </w:rPr>
        <w:t>д</w:t>
      </w:r>
      <w:proofErr w:type="gramStart"/>
      <w:r w:rsidR="00BC796F">
        <w:rPr>
          <w:sz w:val="28"/>
          <w:szCs w:val="28"/>
        </w:rPr>
        <w:t>.Ч</w:t>
      </w:r>
      <w:proofErr w:type="gramEnd"/>
      <w:r w:rsidR="00BC796F">
        <w:rPr>
          <w:sz w:val="28"/>
          <w:szCs w:val="28"/>
        </w:rPr>
        <w:t>емоданово</w:t>
      </w:r>
      <w:proofErr w:type="spellEnd"/>
      <w:r w:rsidR="00BC796F">
        <w:rPr>
          <w:sz w:val="28"/>
          <w:szCs w:val="28"/>
        </w:rPr>
        <w:t xml:space="preserve">- </w:t>
      </w:r>
      <w:proofErr w:type="spellStart"/>
      <w:r w:rsidR="00BC796F">
        <w:rPr>
          <w:sz w:val="28"/>
          <w:szCs w:val="28"/>
        </w:rPr>
        <w:t>д.Троица</w:t>
      </w:r>
      <w:proofErr w:type="spellEnd"/>
      <w:r w:rsidR="00BC796F">
        <w:rPr>
          <w:sz w:val="28"/>
          <w:szCs w:val="28"/>
        </w:rPr>
        <w:t xml:space="preserve"> :засыпали яму и 40 </w:t>
      </w:r>
      <w:proofErr w:type="spellStart"/>
      <w:r w:rsidR="00BC796F">
        <w:rPr>
          <w:sz w:val="28"/>
          <w:szCs w:val="28"/>
        </w:rPr>
        <w:t>кв.положили</w:t>
      </w:r>
      <w:proofErr w:type="spellEnd"/>
      <w:r w:rsidR="00BC796F">
        <w:rPr>
          <w:sz w:val="28"/>
          <w:szCs w:val="28"/>
        </w:rPr>
        <w:t xml:space="preserve"> асфальт.</w:t>
      </w:r>
    </w:p>
    <w:p w:rsidR="00BC796F" w:rsidRDefault="00BC796F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3.Вывоз ТКО в основном проводится согласно графику, без сбоев, но есть некоторые проблемы с подъездом к дальней площадке.</w:t>
      </w:r>
      <w:r w:rsidR="005827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Чемоданове</w:t>
      </w:r>
      <w:proofErr w:type="spellEnd"/>
      <w:r>
        <w:rPr>
          <w:sz w:val="28"/>
          <w:szCs w:val="28"/>
        </w:rPr>
        <w:t xml:space="preserve"> </w:t>
      </w:r>
      <w:r w:rsidR="005827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 контейнерные площадки с заглубленными контейнерами</w:t>
      </w:r>
      <w:r w:rsidR="005827F7">
        <w:rPr>
          <w:sz w:val="28"/>
          <w:szCs w:val="28"/>
        </w:rPr>
        <w:t xml:space="preserve"> , нам этого хватает, но еще дополнительно поставят 2 открытых контейнера по </w:t>
      </w:r>
      <w:proofErr w:type="spellStart"/>
      <w:r w:rsidR="005827F7">
        <w:rPr>
          <w:sz w:val="28"/>
          <w:szCs w:val="28"/>
        </w:rPr>
        <w:t>ул</w:t>
      </w:r>
      <w:proofErr w:type="gramStart"/>
      <w:r w:rsidR="005827F7">
        <w:rPr>
          <w:sz w:val="28"/>
          <w:szCs w:val="28"/>
        </w:rPr>
        <w:t>.Ц</w:t>
      </w:r>
      <w:proofErr w:type="gramEnd"/>
      <w:r w:rsidR="005827F7">
        <w:rPr>
          <w:sz w:val="28"/>
          <w:szCs w:val="28"/>
        </w:rPr>
        <w:t>ентральная</w:t>
      </w:r>
      <w:proofErr w:type="spellEnd"/>
      <w:r w:rsidR="005827F7">
        <w:rPr>
          <w:sz w:val="28"/>
          <w:szCs w:val="28"/>
        </w:rPr>
        <w:t>, д.20.</w:t>
      </w:r>
    </w:p>
    <w:p w:rsidR="005827F7" w:rsidRDefault="005827F7" w:rsidP="000001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4.Проводились субботники по </w:t>
      </w:r>
      <w:proofErr w:type="spellStart"/>
      <w:r>
        <w:rPr>
          <w:sz w:val="28"/>
          <w:szCs w:val="28"/>
        </w:rPr>
        <w:t>окусу</w:t>
      </w:r>
      <w:proofErr w:type="spellEnd"/>
      <w:r>
        <w:rPr>
          <w:sz w:val="28"/>
          <w:szCs w:val="28"/>
        </w:rPr>
        <w:t xml:space="preserve"> территории возле церкви</w:t>
      </w:r>
      <w:r w:rsidR="0000018A">
        <w:rPr>
          <w:sz w:val="28"/>
          <w:szCs w:val="28"/>
        </w:rPr>
        <w:t>;</w:t>
      </w:r>
    </w:p>
    <w:p w:rsidR="0000018A" w:rsidRDefault="0000018A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5.Снос аварийных деревьев на кладбище;</w:t>
      </w:r>
    </w:p>
    <w:p w:rsidR="0000018A" w:rsidRDefault="0000018A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6.Освещение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про фонари – отключение по вине того, что провисли электрические  провода)</w:t>
      </w:r>
    </w:p>
    <w:p w:rsidR="007801E7" w:rsidRDefault="007801E7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7.Всегда в надлежащем состоянии поддерживается территория сквера Памяти и детской площадки.</w:t>
      </w:r>
    </w:p>
    <w:p w:rsidR="007801E7" w:rsidRDefault="007801E7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Хотелось бы поблагодарить  жителей администрации, которые с пониманием относятся к благоустройству своей придомовой территории</w:t>
      </w:r>
      <w:r w:rsidR="00760F6D">
        <w:rPr>
          <w:sz w:val="28"/>
          <w:szCs w:val="28"/>
        </w:rPr>
        <w:t xml:space="preserve">: вовремя производят мелкий косметический ремонт фасадов зданий и </w:t>
      </w:r>
      <w:proofErr w:type="spellStart"/>
      <w:r w:rsidR="00760F6D">
        <w:rPr>
          <w:sz w:val="28"/>
          <w:szCs w:val="28"/>
        </w:rPr>
        <w:t>заборов,окос</w:t>
      </w:r>
      <w:proofErr w:type="spellEnd"/>
      <w:r w:rsidR="00760F6D">
        <w:rPr>
          <w:sz w:val="28"/>
          <w:szCs w:val="28"/>
        </w:rPr>
        <w:t xml:space="preserve">, своевременно убирают мусор, разбивают цветники и таких жителей у нас не </w:t>
      </w:r>
      <w:proofErr w:type="spellStart"/>
      <w:r w:rsidR="00760F6D">
        <w:rPr>
          <w:sz w:val="28"/>
          <w:szCs w:val="28"/>
        </w:rPr>
        <w:t>мало</w:t>
      </w:r>
      <w:proofErr w:type="gramStart"/>
      <w:r w:rsidR="00760F6D">
        <w:rPr>
          <w:sz w:val="28"/>
          <w:szCs w:val="28"/>
        </w:rPr>
        <w:t>.К</w:t>
      </w:r>
      <w:proofErr w:type="spellEnd"/>
      <w:proofErr w:type="gramEnd"/>
      <w:r w:rsidR="00760F6D">
        <w:rPr>
          <w:sz w:val="28"/>
          <w:szCs w:val="28"/>
        </w:rPr>
        <w:t xml:space="preserve"> сожалению есть и такие , которые мало уделяют внимания своему хозяйству.</w:t>
      </w:r>
    </w:p>
    <w:p w:rsidR="00760F6D" w:rsidRDefault="00D33147" w:rsidP="004C3F38">
      <w:pPr>
        <w:jc w:val="both"/>
        <w:rPr>
          <w:b/>
          <w:sz w:val="28"/>
          <w:szCs w:val="28"/>
          <w:u w:val="single"/>
        </w:rPr>
      </w:pPr>
      <w:r w:rsidRPr="00D33147">
        <w:rPr>
          <w:b/>
          <w:sz w:val="28"/>
          <w:szCs w:val="28"/>
          <w:u w:val="single"/>
        </w:rPr>
        <w:t>РАБОТА УЧРЕЖДЕНИЙ И ОРГАНИЗАЦИЙ</w:t>
      </w:r>
    </w:p>
    <w:p w:rsidR="00D33147" w:rsidRDefault="00D33147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1.ФАП –</w:t>
      </w:r>
      <w:proofErr w:type="spellStart"/>
      <w:r>
        <w:rPr>
          <w:sz w:val="28"/>
          <w:szCs w:val="28"/>
        </w:rPr>
        <w:t>Бобкова</w:t>
      </w:r>
      <w:proofErr w:type="spellEnd"/>
      <w:r>
        <w:rPr>
          <w:sz w:val="28"/>
          <w:szCs w:val="28"/>
        </w:rPr>
        <w:t xml:space="preserve"> Т.Н. и </w:t>
      </w:r>
      <w:proofErr w:type="spellStart"/>
      <w:r>
        <w:rPr>
          <w:sz w:val="28"/>
          <w:szCs w:val="28"/>
        </w:rPr>
        <w:t>Кунафина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Жумабековна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обрые</w:t>
      </w:r>
      <w:proofErr w:type="spellEnd"/>
      <w:r>
        <w:rPr>
          <w:sz w:val="28"/>
          <w:szCs w:val="28"/>
        </w:rPr>
        <w:t>, отзывчивые женщины, не равнодушные к чужой беде. Т.Н. возглавляет наш ФАП более 25 лет и почти столько же лет является депутатом.</w:t>
      </w:r>
      <w:r w:rsidR="00EF2AC1">
        <w:rPr>
          <w:sz w:val="28"/>
          <w:szCs w:val="28"/>
        </w:rPr>
        <w:t xml:space="preserve"> Один созыв была депутатом и Г.</w:t>
      </w:r>
      <w:proofErr w:type="gramStart"/>
      <w:r w:rsidR="00EF2AC1">
        <w:rPr>
          <w:sz w:val="28"/>
          <w:szCs w:val="28"/>
        </w:rPr>
        <w:t>Ж.</w:t>
      </w:r>
      <w:proofErr w:type="gramEnd"/>
      <w:r w:rsidR="00EF2AC1">
        <w:rPr>
          <w:sz w:val="28"/>
          <w:szCs w:val="28"/>
        </w:rPr>
        <w:t xml:space="preserve"> Но и в настоящее время она не стоит в стороне, является членом инициативной группы в проекте «Поддержка местных инициатив».</w:t>
      </w:r>
    </w:p>
    <w:p w:rsidR="00EF2AC1" w:rsidRDefault="00EF2AC1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Почта</w:t>
      </w:r>
    </w:p>
    <w:p w:rsidR="00EF2AC1" w:rsidRDefault="00EF2AC1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3.Магазин</w:t>
      </w:r>
    </w:p>
    <w:p w:rsidR="00EF2AC1" w:rsidRDefault="00EF2AC1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4.Клуб (Поблагодарить Ковалеву М.А. за выделенные средства для проведения в здание СДК водопроводных и канализационных сетей.)</w:t>
      </w:r>
    </w:p>
    <w:p w:rsidR="00EF2AC1" w:rsidRDefault="00EF2AC1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5.Библиотека</w:t>
      </w:r>
    </w:p>
    <w:p w:rsidR="00EF2AC1" w:rsidRDefault="00EF2AC1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6.КФХ  Б.Ю. </w:t>
      </w:r>
      <w:proofErr w:type="spellStart"/>
      <w:r>
        <w:rPr>
          <w:sz w:val="28"/>
          <w:szCs w:val="28"/>
        </w:rPr>
        <w:t>Испирян</w:t>
      </w:r>
      <w:proofErr w:type="spellEnd"/>
      <w:r>
        <w:rPr>
          <w:sz w:val="28"/>
          <w:szCs w:val="28"/>
        </w:rPr>
        <w:t xml:space="preserve"> и М.И. </w:t>
      </w:r>
      <w:proofErr w:type="spellStart"/>
      <w:r>
        <w:rPr>
          <w:sz w:val="28"/>
          <w:szCs w:val="28"/>
        </w:rPr>
        <w:t>Испирян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 xml:space="preserve">аправление </w:t>
      </w:r>
      <w:proofErr w:type="spellStart"/>
      <w:r>
        <w:rPr>
          <w:sz w:val="28"/>
          <w:szCs w:val="28"/>
        </w:rPr>
        <w:t>растеневодство</w:t>
      </w:r>
      <w:proofErr w:type="spellEnd"/>
      <w:r>
        <w:rPr>
          <w:sz w:val="28"/>
          <w:szCs w:val="28"/>
        </w:rPr>
        <w:t>, по силе возможности оказывает помощь.</w:t>
      </w:r>
    </w:p>
    <w:p w:rsidR="009D73C7" w:rsidRPr="009D73C7" w:rsidRDefault="009D73C7" w:rsidP="004C3F3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Поблагодарить депутата Районного Собрания представителей за помощь в решении наших поселенческих проблем.</w:t>
      </w:r>
    </w:p>
    <w:p w:rsidR="00EF2AC1" w:rsidRPr="00EF2AC1" w:rsidRDefault="00EF2AC1" w:rsidP="00EF2AC1">
      <w:pPr>
        <w:pStyle w:val="a3"/>
        <w:ind w:left="1080"/>
        <w:jc w:val="both"/>
        <w:rPr>
          <w:sz w:val="28"/>
          <w:szCs w:val="28"/>
        </w:rPr>
      </w:pPr>
      <w:r w:rsidRPr="00EF2AC1">
        <w:rPr>
          <w:sz w:val="28"/>
          <w:szCs w:val="28"/>
        </w:rPr>
        <w:t xml:space="preserve">В заключении хочется сказать, если каждый  из  нас  сделает  немного  хорошего,  внесет  свой   посильный    вклад  в  развитие  </w:t>
      </w:r>
      <w:r w:rsidR="009D73C7">
        <w:rPr>
          <w:sz w:val="28"/>
          <w:szCs w:val="28"/>
        </w:rPr>
        <w:t>поселения,</w:t>
      </w:r>
      <w:r w:rsidRPr="00EF2AC1">
        <w:rPr>
          <w:sz w:val="28"/>
          <w:szCs w:val="28"/>
        </w:rPr>
        <w:t xml:space="preserve"> то  всем  нам  станет  жить лучше  и  комфортнее.</w:t>
      </w:r>
    </w:p>
    <w:p w:rsidR="00EF2AC1" w:rsidRPr="00EF2AC1" w:rsidRDefault="00EF2AC1" w:rsidP="00EF2AC1">
      <w:pPr>
        <w:pStyle w:val="a3"/>
        <w:ind w:left="1440"/>
        <w:jc w:val="both"/>
        <w:rPr>
          <w:sz w:val="28"/>
          <w:szCs w:val="28"/>
        </w:rPr>
      </w:pPr>
    </w:p>
    <w:p w:rsidR="00EF2AC1" w:rsidRDefault="00EF2AC1" w:rsidP="00EF2AC1">
      <w:pPr>
        <w:pStyle w:val="a3"/>
        <w:ind w:left="1440"/>
        <w:jc w:val="both"/>
        <w:rPr>
          <w:sz w:val="28"/>
          <w:szCs w:val="28"/>
        </w:rPr>
      </w:pPr>
      <w:r w:rsidRPr="00EF2AC1">
        <w:rPr>
          <w:sz w:val="28"/>
          <w:szCs w:val="28"/>
        </w:rPr>
        <w:t>Желаю   всем  крепкого  здоровья,  семейного  благополучия,  чистого  неба   и  простого  человеческого  счастья.</w:t>
      </w:r>
    </w:p>
    <w:p w:rsidR="00037364" w:rsidRPr="00EF2AC1" w:rsidRDefault="00037364" w:rsidP="00EF2AC1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Доклад окончен.</w:t>
      </w:r>
    </w:p>
    <w:p w:rsidR="00EF2AC1" w:rsidRDefault="00EF2AC1" w:rsidP="004C3F38">
      <w:pPr>
        <w:jc w:val="both"/>
        <w:rPr>
          <w:sz w:val="28"/>
          <w:szCs w:val="28"/>
        </w:rPr>
      </w:pPr>
    </w:p>
    <w:p w:rsidR="009D73C7" w:rsidRDefault="009D73C7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Приступим к обсуждению доклада</w:t>
      </w:r>
    </w:p>
    <w:p w:rsidR="009D73C7" w:rsidRDefault="009D73C7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вопросы обсудили.</w:t>
      </w:r>
    </w:p>
    <w:p w:rsidR="009D73C7" w:rsidRDefault="009D73C7" w:rsidP="004C3F38">
      <w:pPr>
        <w:jc w:val="both"/>
        <w:rPr>
          <w:sz w:val="28"/>
          <w:szCs w:val="28"/>
        </w:rPr>
      </w:pPr>
      <w:r>
        <w:rPr>
          <w:sz w:val="28"/>
          <w:szCs w:val="28"/>
        </w:rPr>
        <w:t>Теперь надо выбрать те вопросы, которые будут являться приоритетными в 2022 году.</w:t>
      </w:r>
    </w:p>
    <w:p w:rsidR="009D73C7" w:rsidRPr="00D33147" w:rsidDel="00312D2B" w:rsidRDefault="009D73C7" w:rsidP="004C3F38">
      <w:pPr>
        <w:jc w:val="both"/>
        <w:rPr>
          <w:del w:id="0" w:author="NIZOVA GN" w:date="2021-12-14T14:17:00Z"/>
          <w:sz w:val="28"/>
          <w:szCs w:val="28"/>
        </w:rPr>
      </w:pPr>
      <w:r>
        <w:rPr>
          <w:sz w:val="28"/>
          <w:szCs w:val="28"/>
        </w:rPr>
        <w:t>Предоставить слово представителям из района.</w:t>
      </w:r>
    </w:p>
    <w:p w:rsidR="004C3F38" w:rsidRDefault="004C3F38" w:rsidP="00312D2B">
      <w:pPr>
        <w:jc w:val="both"/>
        <w:rPr>
          <w:sz w:val="28"/>
          <w:szCs w:val="28"/>
        </w:rPr>
      </w:pPr>
    </w:p>
    <w:p w:rsidR="00D94568" w:rsidRPr="00D94568" w:rsidRDefault="00D94568" w:rsidP="00D94568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C5593" w:rsidRDefault="00FC5593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55F62" w:rsidRPr="00F55F62" w:rsidRDefault="00FC5593" w:rsidP="00F55F6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55F6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</w:p>
    <w:p w:rsidR="00F55F62" w:rsidRPr="00600EF3" w:rsidRDefault="00F55F62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00EF3" w:rsidRPr="00600EF3" w:rsidRDefault="00600EF3" w:rsidP="00600E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  <w:lang w:eastAsia="ru-RU"/>
        </w:rPr>
      </w:pPr>
    </w:p>
    <w:p w:rsidR="0035228D" w:rsidRPr="00D3649C" w:rsidRDefault="0035228D" w:rsidP="00D3649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631CF" w:rsidRPr="0038467D" w:rsidRDefault="006F0E76" w:rsidP="00384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bookmarkStart w:id="1" w:name="_GoBack"/>
      <w:bookmarkEnd w:id="1"/>
    </w:p>
    <w:sectPr w:rsidR="00C631CF" w:rsidRPr="0038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F239D"/>
    <w:multiLevelType w:val="hybridMultilevel"/>
    <w:tmpl w:val="1C02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3A19"/>
    <w:multiLevelType w:val="hybridMultilevel"/>
    <w:tmpl w:val="2B48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7D"/>
    <w:rsid w:val="0000018A"/>
    <w:rsid w:val="00037364"/>
    <w:rsid w:val="00075FB3"/>
    <w:rsid w:val="000935CD"/>
    <w:rsid w:val="000B1977"/>
    <w:rsid w:val="000C1113"/>
    <w:rsid w:val="000C17DB"/>
    <w:rsid w:val="001D737E"/>
    <w:rsid w:val="00201098"/>
    <w:rsid w:val="00310209"/>
    <w:rsid w:val="00312D2B"/>
    <w:rsid w:val="0035228D"/>
    <w:rsid w:val="0038467D"/>
    <w:rsid w:val="00394869"/>
    <w:rsid w:val="003D31B6"/>
    <w:rsid w:val="00487669"/>
    <w:rsid w:val="004C1ACB"/>
    <w:rsid w:val="004C3048"/>
    <w:rsid w:val="004C3F38"/>
    <w:rsid w:val="00521087"/>
    <w:rsid w:val="0058276E"/>
    <w:rsid w:val="005827F7"/>
    <w:rsid w:val="005C2767"/>
    <w:rsid w:val="00600EF3"/>
    <w:rsid w:val="00694857"/>
    <w:rsid w:val="006F0E76"/>
    <w:rsid w:val="00760F6D"/>
    <w:rsid w:val="007801E7"/>
    <w:rsid w:val="00795ED4"/>
    <w:rsid w:val="00872563"/>
    <w:rsid w:val="008C110D"/>
    <w:rsid w:val="00925D35"/>
    <w:rsid w:val="009D73C7"/>
    <w:rsid w:val="00A208E7"/>
    <w:rsid w:val="00B95709"/>
    <w:rsid w:val="00BC73A0"/>
    <w:rsid w:val="00BC796F"/>
    <w:rsid w:val="00BE2F77"/>
    <w:rsid w:val="00BE5784"/>
    <w:rsid w:val="00BF30C7"/>
    <w:rsid w:val="00C631CF"/>
    <w:rsid w:val="00C826A3"/>
    <w:rsid w:val="00C918EA"/>
    <w:rsid w:val="00CB324C"/>
    <w:rsid w:val="00D33147"/>
    <w:rsid w:val="00D3649C"/>
    <w:rsid w:val="00D605D4"/>
    <w:rsid w:val="00D94568"/>
    <w:rsid w:val="00EB08FE"/>
    <w:rsid w:val="00EF2AC1"/>
    <w:rsid w:val="00F444C2"/>
    <w:rsid w:val="00F55F62"/>
    <w:rsid w:val="00F84458"/>
    <w:rsid w:val="00FC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3B7D-583C-4363-AE61-063EC521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2089</Words>
  <Characters>11912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NIZOVA GN</dc:creator>
  <cp:lastModifiedBy>NIZOVA GN</cp:lastModifiedBy>
  <cp:revision>6</cp:revision>
  <cp:lastPrinted>2021-12-15T06:17:00Z</cp:lastPrinted>
  <dcterms:created xsi:type="dcterms:W3CDTF">2021-12-14T11:21:00Z</dcterms:created>
  <dcterms:modified xsi:type="dcterms:W3CDTF">2021-12-16T08:01:00Z</dcterms:modified>
</cp:coreProperties>
</file>